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DE6" w:rsidRDefault="00C00DE6">
      <w:r>
        <w:t>2</w:t>
      </w:r>
      <w:r w:rsidR="008717A4">
        <w:t>4</w:t>
      </w:r>
      <w:r>
        <w:t>/02/2010</w:t>
      </w:r>
    </w:p>
    <w:p w:rsidR="00162725" w:rsidRDefault="00C00DE6">
      <w:r>
        <w:t xml:space="preserve">Otago Polytechnic </w:t>
      </w:r>
      <w:r w:rsidR="00162725">
        <w:br/>
        <w:t>Dunedin</w:t>
      </w:r>
    </w:p>
    <w:p w:rsidR="00162725" w:rsidRDefault="00162725"/>
    <w:p w:rsidR="00C00DE6" w:rsidRDefault="00440F68">
      <w:r>
        <w:t xml:space="preserve">Dear Mr. </w:t>
      </w:r>
      <w:r w:rsidR="00162725">
        <w:t>Burden</w:t>
      </w:r>
      <w:r w:rsidR="00C00DE6">
        <w:t>,</w:t>
      </w:r>
    </w:p>
    <w:p w:rsidR="000E3746" w:rsidRDefault="00C00DE6">
      <w:r>
        <w:t xml:space="preserve">We would like to thank you for taking the time to discuss with us the possibility of working with </w:t>
      </w:r>
      <w:r w:rsidR="00440F68">
        <w:t xml:space="preserve">you on a project for </w:t>
      </w:r>
      <w:r w:rsidR="00CB4F64">
        <w:t>the</w:t>
      </w:r>
      <w:r>
        <w:t xml:space="preserve"> Forsyth Barr S</w:t>
      </w:r>
      <w:r w:rsidR="000E3746">
        <w:t>tadium</w:t>
      </w:r>
      <w:r w:rsidR="00440F68">
        <w:t>, and</w:t>
      </w:r>
      <w:r w:rsidR="00B36081">
        <w:t xml:space="preserve"> </w:t>
      </w:r>
      <w:r w:rsidR="000E3746">
        <w:t xml:space="preserve">we would appreciate it if you would consider </w:t>
      </w:r>
      <w:r w:rsidR="00440F68">
        <w:t>serving</w:t>
      </w:r>
      <w:r w:rsidR="000E3746">
        <w:t xml:space="preserve"> as client</w:t>
      </w:r>
      <w:r w:rsidR="00440F68">
        <w:t xml:space="preserve"> for our Senior Research Project</w:t>
      </w:r>
      <w:r w:rsidR="000E3746">
        <w:t>. This would involve regular meetings to discuss our progress to ensure that we develop something that meets your needs. These meetings can be face to face, or through email.</w:t>
      </w:r>
    </w:p>
    <w:p w:rsidR="00C00DE6" w:rsidRDefault="00B36081" w:rsidP="000E3746">
      <w:r>
        <w:t>Initially,</w:t>
      </w:r>
      <w:r w:rsidR="00C00DE6">
        <w:t xml:space="preserve"> we will draft some</w:t>
      </w:r>
      <w:r w:rsidR="000E3746">
        <w:t xml:space="preserve"> requirements based on ou</w:t>
      </w:r>
      <w:r w:rsidR="00162725">
        <w:t xml:space="preserve">r discussion </w:t>
      </w:r>
      <w:r w:rsidR="008717A4">
        <w:t>earlier this week</w:t>
      </w:r>
      <w:r>
        <w:t>,</w:t>
      </w:r>
      <w:r w:rsidR="00162725">
        <w:t xml:space="preserve"> and </w:t>
      </w:r>
      <w:r w:rsidR="00F67329">
        <w:t xml:space="preserve">based on feedback we get from you, </w:t>
      </w:r>
      <w:r w:rsidR="000E3746">
        <w:t xml:space="preserve">further develop some </w:t>
      </w:r>
      <w:r>
        <w:t xml:space="preserve">project ideas </w:t>
      </w:r>
      <w:r w:rsidR="000E3746">
        <w:t>that meet these requirements.</w:t>
      </w:r>
      <w:r w:rsidR="00162725">
        <w:t xml:space="preserve"> </w:t>
      </w:r>
      <w:r w:rsidR="000E3746">
        <w:t xml:space="preserve"> </w:t>
      </w:r>
    </w:p>
    <w:p w:rsidR="00162725" w:rsidRDefault="000E3746" w:rsidP="000E3746">
      <w:r>
        <w:t>The development process we use is called Agile Development</w:t>
      </w:r>
      <w:proofErr w:type="gramStart"/>
      <w:r w:rsidR="001E4C2C">
        <w:t>.</w:t>
      </w:r>
      <w:r>
        <w:t>.</w:t>
      </w:r>
      <w:proofErr w:type="gramEnd"/>
      <w:r>
        <w:t xml:space="preserve"> This process involves several iterations focusing on</w:t>
      </w:r>
      <w:r w:rsidR="001E4C2C">
        <w:t xml:space="preserve"> </w:t>
      </w:r>
      <w:r>
        <w:t xml:space="preserve">gaining </w:t>
      </w:r>
      <w:del w:id="0" w:author="Julz" w:date="2010-02-24T13:36:00Z">
        <w:r w:rsidR="001E4C2C" w:rsidDel="00CB4F64">
          <w:delText xml:space="preserve"> </w:delText>
        </w:r>
      </w:del>
      <w:r w:rsidR="001E4C2C">
        <w:t>a detailed</w:t>
      </w:r>
      <w:r>
        <w:t xml:space="preserve"> understanding of the </w:t>
      </w:r>
      <w:r w:rsidR="00972532">
        <w:t>project req</w:t>
      </w:r>
      <w:r w:rsidR="001E4C2C">
        <w:t>uirements</w:t>
      </w:r>
      <w:r>
        <w:t xml:space="preserve">, a functional </w:t>
      </w:r>
      <w:r w:rsidR="001E4C2C">
        <w:t xml:space="preserve">prototype </w:t>
      </w:r>
      <w:r>
        <w:t xml:space="preserve">and </w:t>
      </w:r>
      <w:r w:rsidR="001E4C2C">
        <w:t>a final, working product.</w:t>
      </w:r>
    </w:p>
    <w:p w:rsidR="000E3746" w:rsidRDefault="00162725" w:rsidP="000E3746">
      <w:proofErr w:type="gramStart"/>
      <w:r>
        <w:t>Each iteration</w:t>
      </w:r>
      <w:proofErr w:type="gramEnd"/>
      <w:r>
        <w:t xml:space="preserve"> has several deliverables so you can track our progress</w:t>
      </w:r>
      <w:r w:rsidR="00972532">
        <w:t>,</w:t>
      </w:r>
      <w:r>
        <w:t xml:space="preserve"> and </w:t>
      </w:r>
      <w:r w:rsidR="00972532">
        <w:t xml:space="preserve">this </w:t>
      </w:r>
      <w:r>
        <w:t xml:space="preserve">allows you to be more involved with the project. We use a wiki page to record the stages in our development. This is available at: </w:t>
      </w:r>
    </w:p>
    <w:p w:rsidR="00162725" w:rsidRDefault="00FA6C18" w:rsidP="000E3746">
      <w:hyperlink r:id="rId4" w:history="1">
        <w:r w:rsidR="00162725" w:rsidRPr="00065C20">
          <w:rPr>
            <w:rStyle w:val="Hyperlink"/>
            <w:i/>
          </w:rPr>
          <w:t>http://bitweb.ict.op.ac.nz/wiki/FBS-Home</w:t>
        </w:r>
      </w:hyperlink>
    </w:p>
    <w:p w:rsidR="00065C20" w:rsidRPr="00065C20" w:rsidRDefault="00972532" w:rsidP="000E3746">
      <w:pPr>
        <w:rPr>
          <w:i/>
        </w:rPr>
      </w:pPr>
      <w:r>
        <w:t xml:space="preserve">You will be able to view the contents of the wiki page, and </w:t>
      </w:r>
      <w:r w:rsidR="002C1F34">
        <w:t xml:space="preserve">to </w:t>
      </w:r>
      <w:r>
        <w:t>add your own input if you wish.</w:t>
      </w:r>
      <w:r w:rsidR="00CB4F64">
        <w:t xml:space="preserve"> </w:t>
      </w:r>
      <w:r w:rsidR="00065C20">
        <w:t>We have also set up this Gmail account for the project</w:t>
      </w:r>
      <w:r w:rsidR="00CB4F64">
        <w:t>, through</w:t>
      </w:r>
      <w:r>
        <w:t xml:space="preserve"> </w:t>
      </w:r>
      <w:r w:rsidR="00CB4F64">
        <w:t>which you can easily contact us</w:t>
      </w:r>
      <w:r w:rsidR="00065C20">
        <w:t>.</w:t>
      </w:r>
    </w:p>
    <w:p w:rsidR="00162725" w:rsidRDefault="00162725" w:rsidP="000E3746">
      <w:r>
        <w:t xml:space="preserve">We look forward to hearing from you </w:t>
      </w:r>
      <w:r w:rsidR="002C1F34">
        <w:t>and appreciate your time on our behalf.</w:t>
      </w:r>
    </w:p>
    <w:p w:rsidR="00162725" w:rsidRDefault="00162725" w:rsidP="000E3746"/>
    <w:p w:rsidR="008717A4" w:rsidRDefault="008717A4" w:rsidP="000E3746"/>
    <w:p w:rsidR="00162725" w:rsidRDefault="00162725" w:rsidP="000E3746">
      <w:r>
        <w:t>Yours sincerely,</w:t>
      </w:r>
    </w:p>
    <w:p w:rsidR="00162725" w:rsidRDefault="00162725" w:rsidP="000E3746">
      <w:r>
        <w:t>Lisa Taylor, Julian Robinson, Hayden Parata</w:t>
      </w:r>
    </w:p>
    <w:p w:rsidR="00162725" w:rsidRDefault="00162725" w:rsidP="000E3746"/>
    <w:sectPr w:rsidR="00162725" w:rsidSect="005363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0DE6"/>
    <w:rsid w:val="00065C20"/>
    <w:rsid w:val="000E3746"/>
    <w:rsid w:val="00162725"/>
    <w:rsid w:val="001E4C2C"/>
    <w:rsid w:val="002060E5"/>
    <w:rsid w:val="002C1F34"/>
    <w:rsid w:val="00440F68"/>
    <w:rsid w:val="0053630A"/>
    <w:rsid w:val="007D20A0"/>
    <w:rsid w:val="008717A4"/>
    <w:rsid w:val="00972532"/>
    <w:rsid w:val="00B36081"/>
    <w:rsid w:val="00C00DE6"/>
    <w:rsid w:val="00C63BB7"/>
    <w:rsid w:val="00CB4F64"/>
    <w:rsid w:val="00D614CA"/>
    <w:rsid w:val="00F67329"/>
    <w:rsid w:val="00FA6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3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272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40F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F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F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F6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0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tweb.ict.op.ac.nz/wiki/FBS-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Julz</dc:creator>
  <cp:lastModifiedBy>Julz</cp:lastModifiedBy>
  <cp:revision>2</cp:revision>
  <dcterms:created xsi:type="dcterms:W3CDTF">2010-02-24T00:37:00Z</dcterms:created>
  <dcterms:modified xsi:type="dcterms:W3CDTF">2010-02-24T00:37:00Z</dcterms:modified>
</cp:coreProperties>
</file>